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AC07C" w14:textId="7247125E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1C2F69">
        <w:rPr>
          <w:rFonts w:ascii="Arial" w:hAnsi="Arial" w:cs="Arial"/>
          <w:b/>
          <w:sz w:val="20"/>
          <w:u w:val="single"/>
        </w:rPr>
        <w:t>Příloha</w:t>
      </w:r>
      <w:r w:rsidRPr="0071228E">
        <w:rPr>
          <w:rFonts w:ascii="Arial" w:hAnsi="Arial" w:cs="Arial"/>
          <w:b/>
          <w:sz w:val="20"/>
          <w:u w:val="single"/>
        </w:rPr>
        <w:t xml:space="preserve"> </w:t>
      </w:r>
    </w:p>
    <w:p w14:paraId="13070647" w14:textId="7777777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055EC35E" w14:textId="2C8BEBF9" w:rsidR="00703492" w:rsidRDefault="004E51A6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r>
        <w:rPr>
          <w:rFonts w:ascii="Arial" w:hAnsi="Arial" w:cs="Arial"/>
          <w:b/>
          <w:sz w:val="20"/>
        </w:rPr>
        <w:t>Velké osobní vozidlo</w:t>
      </w:r>
      <w:r w:rsidR="00703492" w:rsidRPr="0071228E">
        <w:rPr>
          <w:rFonts w:ascii="Arial" w:hAnsi="Arial" w:cs="Arial"/>
          <w:b/>
          <w:sz w:val="20"/>
        </w:rPr>
        <w:t xml:space="preserve">  </w:t>
      </w:r>
      <w:r w:rsidR="001C2F69">
        <w:rPr>
          <w:rFonts w:ascii="Arial" w:hAnsi="Arial" w:cs="Arial"/>
          <w:b/>
          <w:sz w:val="20"/>
        </w:rPr>
        <w:t xml:space="preserve">- </w:t>
      </w:r>
      <w:r w:rsidR="001C2F69" w:rsidRPr="0071228E">
        <w:rPr>
          <w:rFonts w:ascii="Arial" w:hAnsi="Arial" w:cs="Arial"/>
          <w:i/>
          <w:snapToGrid w:val="0"/>
          <w:color w:val="000000"/>
          <w:sz w:val="20"/>
        </w:rPr>
        <w:t>[dodavatel doplní nabízený model vozidla]</w:t>
      </w:r>
    </w:p>
    <w:p w14:paraId="67FBCD3B" w14:textId="36A2DC1A" w:rsidR="001C2F69" w:rsidRDefault="001C2F69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20E2A5F7" w14:textId="77777777" w:rsidR="001C2F69" w:rsidRDefault="001C2F69" w:rsidP="00703492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</w:p>
    <w:p w14:paraId="0DAFAB66" w14:textId="508FC5C4" w:rsidR="00703492" w:rsidRPr="001C2F69" w:rsidRDefault="001C2F69" w:rsidP="001C2F6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29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776"/>
        <w:gridCol w:w="1780"/>
        <w:gridCol w:w="1544"/>
        <w:gridCol w:w="1421"/>
        <w:gridCol w:w="1984"/>
      </w:tblGrid>
      <w:tr w:rsidR="00703492" w:rsidRPr="0071228E" w14:paraId="2A5E22A3" w14:textId="77777777" w:rsidTr="001C2F69">
        <w:trPr>
          <w:trHeight w:val="861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3F6C5DA1" w:rsidR="00703492" w:rsidRPr="0071228E" w:rsidRDefault="001C2F6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B6698B" w:rsidRPr="0071228E" w14:paraId="08625D08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B6698B" w:rsidRPr="0071228E" w:rsidRDefault="00B6698B" w:rsidP="00B6698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7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2197F9CE" w:rsidR="00B6698B" w:rsidRPr="0071228E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 4 6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9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B6698B" w:rsidRPr="0071228E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55386C" w14:textId="3CC7350F" w:rsidR="00B6698B" w:rsidRPr="00FC574A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376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376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6698B" w:rsidRPr="0071228E" w14:paraId="6811AAA5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5F151445" w:rsidR="00B6698B" w:rsidRPr="0061014F" w:rsidRDefault="00B6698B" w:rsidP="00B6698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77777777" w:rsidR="00B6698B" w:rsidRPr="0061014F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2020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B6698B" w:rsidRPr="0071228E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A6C649" w14:textId="7FCB7D78" w:rsidR="00B6698B" w:rsidRPr="00FC574A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376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376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6698B" w:rsidRPr="0071228E" w14:paraId="22955E4D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77777777" w:rsidR="00B6698B" w:rsidRPr="0061014F" w:rsidRDefault="00B6698B" w:rsidP="00B6698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Výška nezatížené karoserie včetně střešních lišt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7777777" w:rsidR="00B6698B" w:rsidRPr="0061014F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1 500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B6698B" w:rsidRPr="0071228E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7EE148" w14:textId="63B1385F" w:rsidR="00B6698B" w:rsidRPr="00FC574A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376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376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6698B" w:rsidRPr="0071228E" w14:paraId="12D29C73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B6698B" w:rsidRPr="0061014F" w:rsidRDefault="00B6698B" w:rsidP="00B6698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B6698B" w:rsidRPr="0061014F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B6698B" w:rsidRPr="0071228E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10CE9A" w14:textId="6124BCAA" w:rsidR="00B6698B" w:rsidRPr="00FC574A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376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376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6698B" w:rsidRPr="0071228E" w14:paraId="34299C35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7BDCCEED" w:rsidR="00B6698B" w:rsidRPr="0061014F" w:rsidRDefault="00B6698B" w:rsidP="00B6698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77777777" w:rsidR="00B6698B" w:rsidRPr="0061014F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610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B6698B" w:rsidRPr="0071228E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25812" w14:textId="5113E19B" w:rsidR="00B6698B" w:rsidRPr="00FC574A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376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376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B6698B" w:rsidRPr="0071228E" w14:paraId="2EF7DB0E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5A65C9" w14:textId="77777777" w:rsidR="00B6698B" w:rsidRPr="0061014F" w:rsidRDefault="00B6698B" w:rsidP="00B6698B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Světlá výška (</w:t>
            </w:r>
            <w:r w:rsidRPr="0061014F">
              <w:rPr>
                <w:rFonts w:ascii="Arial" w:hAnsi="Arial" w:cs="Arial"/>
                <w:sz w:val="20"/>
              </w:rPr>
              <w:t>vzdálenost nejnižšího bodu karoserie od povrchu vozovky)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FA345" w14:textId="77777777" w:rsidR="00B6698B" w:rsidRPr="0061014F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139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39FA" w14:textId="77777777" w:rsidR="00B6698B" w:rsidRPr="0071228E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7F03A" w14:textId="0976729B" w:rsidR="00B6698B" w:rsidRPr="00FC574A" w:rsidRDefault="00B6698B" w:rsidP="00B6698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EF3760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EF3760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 – účastník vyplní [nabízenou hodnotu]</w:t>
            </w:r>
          </w:p>
        </w:tc>
      </w:tr>
      <w:tr w:rsidR="001C2F69" w:rsidRPr="0071228E" w14:paraId="29400D5C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max. 2 100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F64EF5" w14:textId="45BE4C72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172DA0E3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4D3BAB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Užitečné zatížení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6E045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560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6860B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5118B4" w14:textId="3087972B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1D50B697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81E2BB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PHM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3F79A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Nafta   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E965B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FAD881" w14:textId="5CBF19B9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3279E1E3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Objem motoru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1 950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cm3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F12DE2" w14:textId="2A4AA487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6C07EDF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1650B499" w:rsidR="001C2F69" w:rsidRPr="00416D2A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416D2A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15410814" w:rsidR="001C2F69" w:rsidRPr="0061014F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min. 1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DCC6B9" w14:textId="0C968C1D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1AEAA8FB" w14:textId="77777777" w:rsidTr="001C2F69">
        <w:trPr>
          <w:trHeight w:val="876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D01EC8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Spotřeba PHM pro kombinovaný provoz dle TP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39BC78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 souladu s přílohou č. 2 nařízení vlády č. 173/2016 Sb.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00AF3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B117CB" w14:textId="0689E970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05D2E4C4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615DC1" w14:textId="77777777" w:rsidR="001C2F69" w:rsidRPr="00703492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Převodovka manuální/automatická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569446" w14:textId="77777777" w:rsidR="001C2F69" w:rsidRPr="00703492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 w:themeColor="text1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 w:themeColor="text1"/>
                <w:sz w:val="20"/>
              </w:rPr>
              <w:t>min. 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30F21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stupeň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7E84CB0" w14:textId="057995D6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EF7C51" w:rsidRPr="0071228E" w14:paraId="3EAE574C" w14:textId="77777777" w:rsidTr="001C2F69">
        <w:trPr>
          <w:trHeight w:val="288"/>
          <w:ins w:id="0" w:author="Kotolanová, Nicola" w:date="2022-12-12T13:12:00Z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155D8EC" w14:textId="138EA308" w:rsidR="00EF7C51" w:rsidRPr="00703492" w:rsidRDefault="00EF7C51" w:rsidP="001C2F69">
            <w:pPr>
              <w:shd w:val="clear" w:color="auto" w:fill="FFFFFF" w:themeFill="background1"/>
              <w:spacing w:after="0"/>
              <w:rPr>
                <w:ins w:id="1" w:author="Kotolanová, Nicola" w:date="2022-12-12T13:12:00Z"/>
                <w:rFonts w:ascii="Arial" w:hAnsi="Arial" w:cs="Arial"/>
                <w:noProof w:val="0"/>
                <w:color w:val="000000" w:themeColor="text1"/>
                <w:sz w:val="20"/>
              </w:rPr>
            </w:pPr>
            <w:ins w:id="2" w:author="Kotolanová, Nicola" w:date="2022-12-12T13:12:00Z">
              <w:r>
                <w:rPr>
                  <w:rFonts w:ascii="Arial" w:hAnsi="Arial" w:cs="Arial"/>
                  <w:noProof w:val="0"/>
                  <w:color w:val="000000" w:themeColor="text1"/>
                  <w:sz w:val="20"/>
                </w:rPr>
                <w:t>Emisní norma platná v době dodání vo</w:t>
              </w:r>
            </w:ins>
            <w:ins w:id="3" w:author="Kotolanová, Nicola" w:date="2022-12-12T13:13:00Z">
              <w:r>
                <w:rPr>
                  <w:rFonts w:ascii="Arial" w:hAnsi="Arial" w:cs="Arial"/>
                  <w:noProof w:val="0"/>
                  <w:color w:val="000000" w:themeColor="text1"/>
                  <w:sz w:val="20"/>
                </w:rPr>
                <w:t>zidla</w:t>
              </w:r>
            </w:ins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6F9FFE" w14:textId="1472BA32" w:rsidR="00EF7C51" w:rsidRPr="00703492" w:rsidRDefault="00EF7C51" w:rsidP="001C2F69">
            <w:pPr>
              <w:shd w:val="clear" w:color="auto" w:fill="FFFFFF" w:themeFill="background1"/>
              <w:spacing w:after="0"/>
              <w:jc w:val="center"/>
              <w:rPr>
                <w:ins w:id="4" w:author="Kotolanová, Nicola" w:date="2022-12-12T13:12:00Z"/>
                <w:rFonts w:ascii="Arial" w:hAnsi="Arial" w:cs="Arial"/>
                <w:noProof w:val="0"/>
                <w:color w:val="000000" w:themeColor="text1"/>
                <w:sz w:val="20"/>
              </w:rPr>
            </w:pPr>
            <w:ins w:id="5" w:author="Kotolanová, Nicola" w:date="2022-12-12T13:13:00Z">
              <w:r>
                <w:rPr>
                  <w:rFonts w:ascii="Arial" w:hAnsi="Arial" w:cs="Arial"/>
                  <w:noProof w:val="0"/>
                  <w:color w:val="000000" w:themeColor="text1"/>
                  <w:sz w:val="20"/>
                </w:rPr>
                <w:t>min. EURO 6</w:t>
              </w:r>
            </w:ins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986F9" w14:textId="105DBB8D" w:rsidR="00EF7C51" w:rsidRPr="0071228E" w:rsidRDefault="00EF7C51" w:rsidP="001C2F69">
            <w:pPr>
              <w:shd w:val="clear" w:color="auto" w:fill="FFFFFF" w:themeFill="background1"/>
              <w:spacing w:after="0"/>
              <w:jc w:val="center"/>
              <w:rPr>
                <w:ins w:id="6" w:author="Kotolanová, Nicola" w:date="2022-12-12T13:12:00Z"/>
                <w:rFonts w:ascii="Arial" w:hAnsi="Arial" w:cs="Arial"/>
                <w:noProof w:val="0"/>
                <w:color w:val="000000"/>
                <w:sz w:val="20"/>
              </w:rPr>
            </w:pPr>
            <w:ins w:id="7" w:author="Kotolanová, Nicola" w:date="2022-12-12T13:13:00Z">
              <w:r>
                <w:rPr>
                  <w:rFonts w:ascii="Arial" w:hAnsi="Arial" w:cs="Arial"/>
                  <w:noProof w:val="0"/>
                  <w:color w:val="000000"/>
                  <w:sz w:val="20"/>
                </w:rPr>
                <w:t>-</w:t>
              </w:r>
            </w:ins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9BE508" w14:textId="1140079C" w:rsidR="00EF7C51" w:rsidRPr="003C1008" w:rsidRDefault="00EF7C51" w:rsidP="001C2F69">
            <w:pPr>
              <w:shd w:val="clear" w:color="auto" w:fill="FFFFFF" w:themeFill="background1"/>
              <w:spacing w:after="0"/>
              <w:jc w:val="center"/>
              <w:rPr>
                <w:ins w:id="8" w:author="Kotolanová, Nicola" w:date="2022-12-12T13:12:00Z"/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ins w:id="9" w:author="Kotolanová, Nicola" w:date="2022-12-12T13:13:00Z"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[</w:t>
              </w:r>
              <w:r w:rsidRPr="003325CC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lightGray"/>
                </w:rPr>
                <w:t>ANO/NE</w:t>
              </w:r>
              <w:r w:rsidRPr="003C1008">
                <w:rPr>
                  <w:rFonts w:ascii="Arial" w:hAnsi="Arial" w:cs="Arial"/>
                  <w:i/>
                  <w:snapToGrid w:val="0"/>
                  <w:color w:val="000000"/>
                  <w:highlight w:val="lightGray"/>
                </w:rPr>
                <w:t>]</w:t>
              </w:r>
            </w:ins>
          </w:p>
        </w:tc>
      </w:tr>
      <w:tr w:rsidR="001C2F69" w:rsidRPr="0071228E" w14:paraId="339AB7F7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Objem palivové nádrže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 50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litr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CA07D0" w14:textId="2475F14F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46173668" w14:textId="77777777" w:rsidTr="001C2F69">
        <w:trPr>
          <w:trHeight w:val="288"/>
        </w:trPr>
        <w:tc>
          <w:tcPr>
            <w:tcW w:w="82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466C5" w14:textId="365736EC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79AD7160" w14:textId="77777777" w:rsidTr="001C2F69">
        <w:trPr>
          <w:trHeight w:val="288"/>
        </w:trPr>
        <w:tc>
          <w:tcPr>
            <w:tcW w:w="82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38F1F62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Provedení </w:t>
            </w:r>
            <w:proofErr w:type="spellStart"/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Combi</w:t>
            </w:r>
            <w:proofErr w:type="spellEnd"/>
          </w:p>
        </w:tc>
        <w:tc>
          <w:tcPr>
            <w:tcW w:w="8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B39FC9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5A9CE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4FF7C2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0C8F6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8A4607" w14:textId="19BB6459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7F4A80B9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759E67" w14:textId="57A4BE40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24CB069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57C5CF7B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Kola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z lehkých slitin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min. 16"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2CEB54" w14:textId="56DC34CF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349ECFE4" w14:textId="77777777" w:rsidTr="001C2F69">
        <w:trPr>
          <w:trHeight w:val="529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DBC199" w14:textId="58E2D59F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742EE05D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A3857" w14:textId="054C276C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Pohon 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04BA0" w14:textId="746C9990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4x4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23A27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4DBBEA" w14:textId="112A083C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1D420BF7" w14:textId="77777777" w:rsidTr="001C2F69">
        <w:trPr>
          <w:trHeight w:val="288"/>
        </w:trPr>
        <w:tc>
          <w:tcPr>
            <w:tcW w:w="2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1C2F69" w:rsidRPr="00703492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1C2F69" w:rsidRPr="00703492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1C2F69" w:rsidRPr="00703492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CA12DB" w14:textId="148AA69D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0DB2EC2" w14:textId="77777777" w:rsidTr="001C2F69">
        <w:trPr>
          <w:trHeight w:val="861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3EAAE505" w:rsidR="001C2F69" w:rsidRPr="0071228E" w:rsidRDefault="00082F07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1C2F69" w:rsidRPr="0071228E" w14:paraId="6BBA5012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DB25B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12 V zásuvka v zavazadlovém prostoru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FF36C" w14:textId="67DECD15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630E63B6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9EBA92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Automatická klimatizace digitální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72F2" w14:textId="51775E14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D34F8D6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A1426FE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Autorádio </w:t>
            </w: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vestavěné s min. 8´´ displejem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včetně handsfree sady (originální)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AB00" w14:textId="05AE4363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37D30FCD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43B21C7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Bederní opěra v předních sedadlech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BA8AE" w14:textId="23B5AC9F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6BE1053D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11F73A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Boční a hlavový airbag vpředu u řidiče a spolujezdce s vypínáním airbagu spolujezdce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6380C" w14:textId="66071327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6972D9BE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397005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Centrální zamykání s dálkovým ovládáním, alarmem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4F6D" w14:textId="394BAE3A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0A0ED058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18435C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Denní svícení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0B7F" w14:textId="6E283EF6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721B638A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5B8533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Elektrické ovládání oken vpředu a vzadu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1EF6F" w14:textId="53DD9E4B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1F478E51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C6ACC1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Elektronický stabilizační program ESP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3943" w14:textId="5DA27505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6CEFBC18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2B7E23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Gumové koberce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CDD7" w14:textId="333CF665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AB4D11A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0FE2D3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Gumový koberec do kufru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D871B" w14:textId="608B37F5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2C09B97B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C6B86C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Hlavové opěrky zadní 3 kusy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E93E" w14:textId="795482A6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38880174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Klíček s dálkovým ovládáním zamykání vozu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24403" w14:textId="3CAA7CA5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215A2A76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2B6AA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Kotoučové brzdy zadní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4D8F" w14:textId="155D62EA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0736F320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Loketní opěra vpředu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54A10" w14:textId="6AA4B10A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1D11CDF2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C5A6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 xml:space="preserve">Odkládací schránka s víkem u spolujezdce 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065E5" w14:textId="7746FF69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29F9E1A3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Osvětlení zavazadlového prostoru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E73B6" w14:textId="0A626BDC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242E823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51FFDB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Palubní počítač s ukazatelem venkovní teploty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6600" w14:textId="664C08E2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6E01FBAF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D07442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Parkovací senzory vzadu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F73F" w14:textId="566C2C88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470CAD10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D215392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Protiblokovací systém ABS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FF090" w14:textId="71D66C3A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37222B6" w14:textId="77777777" w:rsidTr="001C2F69">
        <w:trPr>
          <w:trHeight w:val="300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58161B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Přední mlhové světlomety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D4BC" w14:textId="6AFF8313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47F288CA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AA87F7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Rezervní kolo ocelové (plnohodnotné), klíč na kola a zvedák vozu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F057F" w14:textId="2A91CDD6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4F7A853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769B4E" w14:textId="77777777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Signalizace nezapnutých bezpečnostních pasů (všichni pasažéři)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0C4B8" w14:textId="23FC556C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69310BB3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015E0E" w14:textId="08F7164F" w:rsidR="001C2F69" w:rsidRPr="0061014F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1014F">
              <w:rPr>
                <w:rFonts w:ascii="Arial" w:hAnsi="Arial" w:cs="Arial"/>
                <w:noProof w:val="0"/>
                <w:sz w:val="20"/>
              </w:rPr>
              <w:t>Střešní nosič černý</w:t>
            </w:r>
            <w:r>
              <w:rPr>
                <w:rFonts w:ascii="Arial" w:hAnsi="Arial" w:cs="Arial"/>
                <w:noProof w:val="0"/>
                <w:sz w:val="20"/>
              </w:rPr>
              <w:t xml:space="preserve"> podélný (</w:t>
            </w:r>
            <w:proofErr w:type="spellStart"/>
            <w:r>
              <w:rPr>
                <w:rFonts w:ascii="Arial" w:hAnsi="Arial" w:cs="Arial"/>
                <w:noProof w:val="0"/>
                <w:sz w:val="20"/>
              </w:rPr>
              <w:t>hagus</w:t>
            </w:r>
            <w:proofErr w:type="spellEnd"/>
            <w:r>
              <w:rPr>
                <w:rFonts w:ascii="Arial" w:hAnsi="Arial" w:cs="Arial"/>
                <w:noProof w:val="0"/>
                <w:sz w:val="20"/>
              </w:rPr>
              <w:t>)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1A20" w14:textId="38002D09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23BF7918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9AB636" w14:textId="0E3ACBF9" w:rsidR="001C2F69" w:rsidRPr="00703492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  <w:highlight w:val="yellow"/>
              </w:rPr>
            </w:pPr>
            <w:r w:rsidRPr="004F6FDD">
              <w:rPr>
                <w:rFonts w:ascii="Arial" w:hAnsi="Arial" w:cs="Arial"/>
                <w:noProof w:val="0"/>
                <w:sz w:val="20"/>
              </w:rPr>
              <w:t>Tažné zařízení s odnímatelnou hlavicí – nebržděný přívěs zatížení 720</w:t>
            </w:r>
            <w:r>
              <w:rPr>
                <w:rFonts w:ascii="Arial" w:hAnsi="Arial" w:cs="Arial"/>
                <w:noProof w:val="0"/>
                <w:sz w:val="20"/>
              </w:rPr>
              <w:t xml:space="preserve"> </w:t>
            </w:r>
            <w:r w:rsidRPr="004F6FDD">
              <w:rPr>
                <w:rFonts w:ascii="Arial" w:hAnsi="Arial" w:cs="Arial"/>
                <w:noProof w:val="0"/>
                <w:sz w:val="20"/>
              </w:rPr>
              <w:t>kg, bržděný přívěs zatížení 1</w:t>
            </w:r>
            <w:r>
              <w:rPr>
                <w:rFonts w:ascii="Arial" w:hAnsi="Arial" w:cs="Arial"/>
                <w:noProof w:val="0"/>
                <w:sz w:val="20"/>
              </w:rPr>
              <w:t>5</w:t>
            </w:r>
            <w:r w:rsidRPr="004F6FDD">
              <w:rPr>
                <w:rFonts w:ascii="Arial" w:hAnsi="Arial" w:cs="Arial"/>
                <w:noProof w:val="0"/>
                <w:sz w:val="20"/>
              </w:rPr>
              <w:t>00</w:t>
            </w:r>
            <w:r>
              <w:rPr>
                <w:rFonts w:ascii="Arial" w:hAnsi="Arial" w:cs="Arial"/>
                <w:noProof w:val="0"/>
                <w:sz w:val="20"/>
              </w:rPr>
              <w:t xml:space="preserve"> </w:t>
            </w:r>
            <w:r w:rsidRPr="004F6FDD">
              <w:rPr>
                <w:rFonts w:ascii="Arial" w:hAnsi="Arial" w:cs="Arial"/>
                <w:noProof w:val="0"/>
                <w:sz w:val="20"/>
              </w:rPr>
              <w:t>kg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E379" w14:textId="36E00314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DC82A9E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39542EC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Tempomat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09DD" w14:textId="7D44E2F2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4D960B24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317C63D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Tónované čelní sklo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D0002" w14:textId="1EF6028C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06A59A39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03649AF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Tříbodové bezpečnostní pásy pro všechna sedadla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7DBE" w14:textId="6319196C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5C7CE3DF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A1A3907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4F6FDD">
              <w:rPr>
                <w:rFonts w:ascii="Arial" w:hAnsi="Arial" w:cs="Arial"/>
                <w:noProof w:val="0"/>
                <w:sz w:val="20"/>
              </w:rPr>
              <w:t>Ukazatel nedostatku kapaliny v nádobce pro ostřikovače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A7D7B" w14:textId="419CEAC1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71228E" w14:paraId="3F58555E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3EDC85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Vnější zpětná zrcátka elektricky nastavitelná, vyhřívaná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EB37C" w14:textId="2074C319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9657EA" w14:paraId="65B9E908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CFCF44" w14:textId="77777777" w:rsidR="001C2F69" w:rsidRPr="0071228E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1228E">
              <w:rPr>
                <w:rFonts w:ascii="Arial" w:hAnsi="Arial" w:cs="Arial"/>
                <w:noProof w:val="0"/>
                <w:sz w:val="20"/>
              </w:rPr>
              <w:t>Vyhřívání předních sedadel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F2E8E" w14:textId="108E8363" w:rsidR="001C2F69" w:rsidRPr="00FC574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9657EA" w14:paraId="35003861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2DC3E1" w14:textId="77777777" w:rsidR="001C2F69" w:rsidRPr="009657EA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657EA">
              <w:rPr>
                <w:rFonts w:ascii="Arial" w:hAnsi="Arial" w:cs="Arial"/>
                <w:noProof w:val="0"/>
                <w:sz w:val="20"/>
              </w:rPr>
              <w:t>Výškové seřizování obou předních sedadel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05EC2" w14:textId="0040E782" w:rsidR="001C2F69" w:rsidRPr="009657E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9657EA" w14:paraId="4BF57014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7FBD79" w14:textId="77777777" w:rsidR="001C2F69" w:rsidRPr="009657EA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657EA">
              <w:rPr>
                <w:rFonts w:ascii="Arial" w:hAnsi="Arial" w:cs="Arial"/>
                <w:noProof w:val="0"/>
                <w:sz w:val="20"/>
              </w:rPr>
              <w:t>Výškově stavitelné opěrky hlavy všech sedadel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4BBCD" w14:textId="33693D59" w:rsidR="001C2F69" w:rsidRPr="009657E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9657EA" w14:paraId="7D5F3386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1D9897B" w14:textId="77777777" w:rsidR="001C2F69" w:rsidRPr="009657EA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657EA">
              <w:rPr>
                <w:rFonts w:ascii="Arial" w:hAnsi="Arial" w:cs="Arial"/>
                <w:noProof w:val="0"/>
                <w:color w:val="000000"/>
                <w:sz w:val="20"/>
              </w:rPr>
              <w:t>Zadní sedadlo a opěradlo, dělené, sklopné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C01D6" w14:textId="69FED78B" w:rsidR="001C2F69" w:rsidRPr="009657E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9657EA" w14:paraId="69CBE567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489224" w14:textId="77777777" w:rsidR="001C2F69" w:rsidRPr="009657EA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657EA">
              <w:rPr>
                <w:rFonts w:ascii="Arial" w:hAnsi="Arial" w:cs="Arial"/>
                <w:noProof w:val="0"/>
                <w:sz w:val="20"/>
              </w:rPr>
              <w:t>Zadní stěrač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B4FAA" w14:textId="3D71949D" w:rsidR="001C2F69" w:rsidRPr="009657E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  <w:tr w:rsidR="001C2F69" w:rsidRPr="009657EA" w14:paraId="335D1AC4" w14:textId="77777777" w:rsidTr="001C2F69">
        <w:trPr>
          <w:trHeight w:val="288"/>
        </w:trPr>
        <w:tc>
          <w:tcPr>
            <w:tcW w:w="40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2C868B" w14:textId="1B0DCA5A" w:rsidR="001C2F69" w:rsidRPr="009657EA" w:rsidRDefault="001C2F69" w:rsidP="001C2F6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657EA">
              <w:rPr>
                <w:rFonts w:ascii="Arial" w:hAnsi="Arial" w:cs="Arial"/>
                <w:noProof w:val="0"/>
                <w:sz w:val="20"/>
              </w:rPr>
              <w:t>Zakrytí zavazadlového prostoru – rolo</w:t>
            </w:r>
          </w:p>
        </w:tc>
        <w:tc>
          <w:tcPr>
            <w:tcW w:w="9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7271" w14:textId="5FB51276" w:rsidR="001C2F69" w:rsidRPr="009657EA" w:rsidRDefault="001C2F69" w:rsidP="001C2F6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[</w:t>
            </w:r>
            <w:r w:rsidRPr="003325CC">
              <w:rPr>
                <w:rFonts w:ascii="Arial" w:hAnsi="Arial" w:cs="Arial"/>
                <w:i/>
                <w:snapToGrid w:val="0"/>
                <w:color w:val="000000"/>
                <w:sz w:val="20"/>
                <w:highlight w:val="lightGray"/>
              </w:rPr>
              <w:t>ANO/NE</w:t>
            </w:r>
            <w:r w:rsidRPr="003C1008">
              <w:rPr>
                <w:rFonts w:ascii="Arial" w:hAnsi="Arial" w:cs="Arial"/>
                <w:i/>
                <w:snapToGrid w:val="0"/>
                <w:color w:val="000000"/>
                <w:highlight w:val="lightGray"/>
              </w:rPr>
              <w:t>]</w:t>
            </w:r>
          </w:p>
        </w:tc>
      </w:tr>
    </w:tbl>
    <w:p w14:paraId="14097EE7" w14:textId="77777777" w:rsidR="00703492" w:rsidRPr="009657EA" w:rsidRDefault="00703492" w:rsidP="00703492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p w14:paraId="30A92404" w14:textId="77777777" w:rsidR="00B115F9" w:rsidRDefault="00B115F9"/>
    <w:sectPr w:rsidR="00B115F9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7675E" w14:textId="77777777" w:rsidR="00EB729B" w:rsidRDefault="00EB729B">
      <w:pPr>
        <w:spacing w:after="0"/>
      </w:pPr>
      <w:r>
        <w:separator/>
      </w:r>
    </w:p>
  </w:endnote>
  <w:endnote w:type="continuationSeparator" w:id="0">
    <w:p w14:paraId="59DB8591" w14:textId="77777777" w:rsidR="00EB729B" w:rsidRDefault="00EB72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E90B" w14:textId="77777777" w:rsidR="00AE75D8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79D4D6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9C393" w14:textId="77777777" w:rsidR="00AE75D8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D0031" w14:textId="77777777" w:rsidR="00AE75D8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352D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A6DCD" w14:textId="77777777" w:rsidR="00EB729B" w:rsidRDefault="00EB729B">
      <w:pPr>
        <w:spacing w:after="0"/>
      </w:pPr>
      <w:r>
        <w:separator/>
      </w:r>
    </w:p>
  </w:footnote>
  <w:footnote w:type="continuationSeparator" w:id="0">
    <w:p w14:paraId="53256151" w14:textId="77777777" w:rsidR="00EB729B" w:rsidRDefault="00EB729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AE75D8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r w:rsidR="00EB729B">
            <w:fldChar w:fldCharType="begin"/>
          </w:r>
          <w:r w:rsidR="00EB729B">
            <w:instrText xml:space="preserve"> KEYWORDS  \* MERGEFORMAT </w:instrText>
          </w:r>
          <w:r w:rsidR="00EB729B">
            <w:fldChar w:fldCharType="separate"/>
          </w:r>
          <w:r>
            <w:t>červenec 2017</w:t>
          </w:r>
          <w:r w:rsidR="00EB729B">
            <w:fldChar w:fldCharType="end"/>
          </w:r>
        </w:p>
      </w:tc>
      <w:tc>
        <w:tcPr>
          <w:tcW w:w="1701" w:type="dxa"/>
        </w:tcPr>
        <w:p w14:paraId="19EE5898" w14:textId="77777777" w:rsidR="00AE75D8" w:rsidRDefault="00EB729B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AE75D8" w:rsidRDefault="00EB729B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AE75D8" w:rsidRDefault="00EB729B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B0B9" w14:textId="77777777" w:rsidR="00AE75D8" w:rsidRPr="00203176" w:rsidRDefault="00E06737" w:rsidP="00203176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203176">
      <w:rPr>
        <w:rFonts w:ascii="Arial" w:hAnsi="Arial" w:cs="Arial"/>
        <w:b/>
        <w:sz w:val="18"/>
        <w:highlight w:val="yellow"/>
      </w:rPr>
      <w:t>následně doplní zadavatel</w:t>
    </w:r>
  </w:p>
  <w:p w14:paraId="5E6366B9" w14:textId="77777777" w:rsidR="00AE75D8" w:rsidRPr="002A4F5A" w:rsidRDefault="00E06737" w:rsidP="00203176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03176">
      <w:rPr>
        <w:rFonts w:ascii="Arial" w:hAnsi="Arial" w:cs="Arial"/>
        <w:b/>
        <w:sz w:val="18"/>
        <w:highlight w:val="green"/>
      </w:rPr>
      <w:t>doplní účastník</w:t>
    </w:r>
  </w:p>
  <w:p w14:paraId="2668B16B" w14:textId="77777777" w:rsidR="00AE75D8" w:rsidRDefault="00EB729B" w:rsidP="00203176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96B2EBD" w14:textId="77777777" w:rsidR="00AE75D8" w:rsidRDefault="00EB729B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tolanová, Nicola">
    <w15:presenceInfo w15:providerId="AD" w15:userId="S::N8688@eon.com::70a437a4-5085-430a-b2d5-d3d45d047a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47CC1"/>
    <w:rsid w:val="00082F07"/>
    <w:rsid w:val="001C2F69"/>
    <w:rsid w:val="002B4A4B"/>
    <w:rsid w:val="003762A8"/>
    <w:rsid w:val="00416D2A"/>
    <w:rsid w:val="00487EEC"/>
    <w:rsid w:val="004E51A6"/>
    <w:rsid w:val="004F6FDD"/>
    <w:rsid w:val="00703492"/>
    <w:rsid w:val="0081098E"/>
    <w:rsid w:val="00841443"/>
    <w:rsid w:val="00845F01"/>
    <w:rsid w:val="00B115F9"/>
    <w:rsid w:val="00B6698B"/>
    <w:rsid w:val="00D65E00"/>
    <w:rsid w:val="00DC40C2"/>
    <w:rsid w:val="00E06737"/>
    <w:rsid w:val="00EB729B"/>
    <w:rsid w:val="00EF7C51"/>
    <w:rsid w:val="00F75867"/>
    <w:rsid w:val="00FA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531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Kotolanová, Nicola</cp:lastModifiedBy>
  <cp:revision>19</cp:revision>
  <dcterms:created xsi:type="dcterms:W3CDTF">2021-11-26T07:27:00Z</dcterms:created>
  <dcterms:modified xsi:type="dcterms:W3CDTF">2022-12-12T12:13:00Z</dcterms:modified>
</cp:coreProperties>
</file>